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B2CB6A3" w14:textId="01B5E299" w:rsidR="0002305D" w:rsidRDefault="0002305D" w:rsidP="00096DC0">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7F680FFD" w14:textId="140767FB" w:rsidR="00096DC0" w:rsidRPr="000604D6" w:rsidRDefault="00096DC0" w:rsidP="00096DC0">
      <w:pPr>
        <w:ind w:left="426"/>
        <w:rPr>
          <w:rFonts w:ascii="Calibri" w:hAnsi="Calibri" w:cs="Calibri"/>
          <w:bCs/>
          <w:sz w:val="22"/>
          <w:szCs w:val="22"/>
        </w:rPr>
      </w:pPr>
      <w:r w:rsidRPr="004617FC">
        <w:rPr>
          <w:rFonts w:ascii="Calibri" w:hAnsi="Calibri" w:cs="Calibri"/>
          <w:sz w:val="22"/>
          <w:szCs w:val="22"/>
        </w:rPr>
        <w:t>Fax:</w:t>
      </w:r>
      <w:r>
        <w:rPr>
          <w:rFonts w:ascii="Calibri" w:hAnsi="Calibri" w:cs="Calibri"/>
          <w:sz w:val="22"/>
          <w:szCs w:val="22"/>
        </w:rPr>
        <w:t xml:space="preserve"> </w:t>
      </w:r>
      <w:r w:rsidRPr="000604D6">
        <w:rPr>
          <w:rFonts w:ascii="Calibri" w:hAnsi="Calibri" w:cs="Calibri"/>
          <w:bCs/>
          <w:sz w:val="22"/>
          <w:szCs w:val="22"/>
        </w:rPr>
        <w:t>466 650 536</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F13DBC">
      <w:pPr>
        <w:pStyle w:val="Odstavecseseznamem"/>
        <w:numPr>
          <w:ilvl w:val="0"/>
          <w:numId w:val="20"/>
        </w:numPr>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69AA9A6D"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Fax</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02305D">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7777777" w:rsidR="00345638" w:rsidRPr="004617FC" w:rsidRDefault="00345638" w:rsidP="0024457F">
      <w:pPr>
        <w:jc w:val="center"/>
        <w:rPr>
          <w:rFonts w:ascii="Calibri" w:hAnsi="Calibri" w:cs="Calibri"/>
          <w:sz w:val="22"/>
          <w:szCs w:val="22"/>
        </w:rPr>
      </w:pPr>
    </w:p>
    <w:p w14:paraId="68B23BC5" w14:textId="5229E541" w:rsidR="0024457F" w:rsidRDefault="0024457F" w:rsidP="0024457F">
      <w:pPr>
        <w:jc w:val="center"/>
        <w:rPr>
          <w:ins w:id="0" w:author="Čížková Jaroslava (PKN-ZAK)" w:date="2020-12-27T20:37:00Z"/>
          <w:rFonts w:ascii="Calibri" w:hAnsi="Calibri" w:cs="Calibri"/>
          <w:sz w:val="22"/>
          <w:szCs w:val="22"/>
        </w:rPr>
      </w:pPr>
    </w:p>
    <w:p w14:paraId="18ABEDE1" w14:textId="60E7343E" w:rsidR="0024457F" w:rsidRDefault="0024457F" w:rsidP="00074CC0">
      <w:pPr>
        <w:autoSpaceDE w:val="0"/>
        <w:autoSpaceDN w:val="0"/>
        <w:adjustRightInd w:val="0"/>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9B4E1F" w:rsidRPr="009B4E1F">
        <w:rPr>
          <w:rFonts w:ascii="Calibri" w:hAnsi="Calibri" w:cs="Calibri"/>
          <w:b/>
          <w:bCs/>
          <w:sz w:val="22"/>
          <w:szCs w:val="22"/>
        </w:rPr>
        <w:t xml:space="preserve">Léčivý přípravek ATC skupiny </w:t>
      </w:r>
      <w:r w:rsidR="009B4E1F" w:rsidRPr="009B4E1F">
        <w:rPr>
          <w:rFonts w:ascii="Calibri" w:hAnsi="Calibri" w:cs="Calibri"/>
          <w:b/>
          <w:sz w:val="22"/>
          <w:szCs w:val="22"/>
        </w:rPr>
        <w:t>M03AX01</w:t>
      </w:r>
      <w:r w:rsidR="009B4E1F" w:rsidRPr="009B4E1F">
        <w:rPr>
          <w:rFonts w:ascii="Calibri" w:hAnsi="Calibri" w:cs="Calibri"/>
          <w:b/>
          <w:bCs/>
          <w:sz w:val="22"/>
          <w:szCs w:val="22"/>
        </w:rPr>
        <w:t xml:space="preserve"> s účinnou látkou </w:t>
      </w:r>
      <w:r w:rsidR="009B4E1F" w:rsidRPr="009B4E1F">
        <w:rPr>
          <w:rFonts w:ascii="Calibri" w:hAnsi="Calibri" w:cs="Calibri"/>
          <w:b/>
          <w:sz w:val="22"/>
          <w:szCs w:val="22"/>
        </w:rPr>
        <w:t>botulotoxin typ A</w:t>
      </w:r>
      <w:r w:rsidR="0022356A" w:rsidRPr="0022356A">
        <w:rPr>
          <w:rFonts w:ascii="Calibri" w:hAnsi="Calibri" w:cs="Calibri"/>
          <w:b/>
          <w:bCs/>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61C995AD" w14:textId="77777777" w:rsidR="00433124" w:rsidRPr="004617FC" w:rsidRDefault="00433124" w:rsidP="00A710B6">
      <w:pPr>
        <w:autoSpaceDE w:val="0"/>
        <w:autoSpaceDN w:val="0"/>
        <w:adjustRightInd w:val="0"/>
        <w:rPr>
          <w:rFonts w:ascii="Calibri" w:hAnsi="Calibri" w:cs="Calibri"/>
          <w:b/>
          <w:sz w:val="22"/>
          <w:szCs w:val="22"/>
        </w:rPr>
      </w:pP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6F788D">
      <w:pPr>
        <w:pStyle w:val="Nadpis1"/>
        <w:numPr>
          <w:ilvl w:val="0"/>
          <w:numId w:val="0"/>
        </w:numPr>
        <w:spacing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6C2D5143"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F07C7F">
        <w:rPr>
          <w:rFonts w:ascii="Calibri" w:hAnsi="Calibri" w:cs="Arial"/>
          <w:sz w:val="22"/>
          <w:szCs w:val="22"/>
        </w:rPr>
        <w:t>l</w:t>
      </w:r>
      <w:r w:rsidR="0022356A" w:rsidRPr="00F07C7F">
        <w:rPr>
          <w:rFonts w:ascii="Calibri" w:hAnsi="Calibri" w:cs="Arial"/>
          <w:sz w:val="22"/>
          <w:szCs w:val="22"/>
        </w:rPr>
        <w:t>éčivý přípravek</w:t>
      </w:r>
      <w:r w:rsidR="0022356A" w:rsidRPr="0022356A">
        <w:rPr>
          <w:rFonts w:ascii="Calibri" w:hAnsi="Calibri" w:cs="Arial"/>
          <w:b/>
          <w:bCs/>
          <w:sz w:val="22"/>
          <w:szCs w:val="22"/>
        </w:rPr>
        <w:t xml:space="preserve"> </w:t>
      </w:r>
      <w:r w:rsidR="00E50C8E" w:rsidRPr="00E50C8E">
        <w:rPr>
          <w:rFonts w:ascii="Calibri" w:hAnsi="Calibri" w:cs="Arial"/>
          <w:b/>
          <w:bCs/>
          <w:sz w:val="22"/>
          <w:szCs w:val="22"/>
        </w:rPr>
        <w:t xml:space="preserve">ATC skupiny </w:t>
      </w:r>
      <w:r w:rsidR="009B4E1F" w:rsidRPr="009B4E1F">
        <w:rPr>
          <w:rFonts w:ascii="Calibri" w:hAnsi="Calibri" w:cs="Arial"/>
          <w:b/>
          <w:bCs/>
          <w:sz w:val="22"/>
          <w:szCs w:val="22"/>
        </w:rPr>
        <w:t>M03AX01</w:t>
      </w:r>
      <w:r w:rsidR="00E50C8E" w:rsidRPr="00E50C8E">
        <w:rPr>
          <w:rFonts w:ascii="Calibri" w:hAnsi="Calibri" w:cs="Arial"/>
          <w:b/>
          <w:bCs/>
          <w:sz w:val="22"/>
          <w:szCs w:val="22"/>
        </w:rPr>
        <w:t xml:space="preserve"> </w:t>
      </w:r>
      <w:r w:rsidR="009F5531" w:rsidRPr="00FE062E">
        <w:rPr>
          <w:rFonts w:asciiTheme="minorHAnsi" w:hAnsiTheme="minorHAnsi" w:cstheme="minorHAnsi"/>
          <w:b/>
          <w:sz w:val="22"/>
          <w:szCs w:val="22"/>
        </w:rPr>
        <w:t>s účinnou látkou</w:t>
      </w:r>
      <w:r w:rsidR="009F5531" w:rsidRPr="002606F5">
        <w:rPr>
          <w:rFonts w:asciiTheme="minorHAnsi" w:hAnsiTheme="minorHAnsi" w:cstheme="minorHAnsi"/>
          <w:b/>
          <w:sz w:val="22"/>
          <w:szCs w:val="22"/>
        </w:rPr>
        <w:t xml:space="preserve"> </w:t>
      </w:r>
      <w:r w:rsidR="009B4E1F" w:rsidRPr="009B4E1F">
        <w:rPr>
          <w:rFonts w:ascii="Calibri" w:hAnsi="Calibri" w:cs="Arial"/>
          <w:b/>
          <w:bCs/>
          <w:sz w:val="22"/>
          <w:szCs w:val="22"/>
        </w:rPr>
        <w:t>botulotoxin typ A</w:t>
      </w:r>
      <w:r w:rsidR="00096DC0">
        <w:rPr>
          <w:rFonts w:ascii="Calibri" w:hAnsi="Calibri" w:cs="Arial"/>
          <w:b/>
          <w:bCs/>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09642457" w14:textId="370E72AF" w:rsidR="0024457F" w:rsidRPr="004617FC" w:rsidRDefault="0024457F" w:rsidP="0024457F">
      <w:pPr>
        <w:ind w:left="705" w:hanging="705"/>
        <w:jc w:val="both"/>
        <w:rPr>
          <w:rFonts w:ascii="Calibri" w:hAnsi="Calibri" w:cs="Calibri"/>
          <w:sz w:val="22"/>
          <w:szCs w:val="22"/>
        </w:rPr>
      </w:pP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726F047C" w14:textId="77777777" w:rsidR="00A6648D" w:rsidRPr="004617FC" w:rsidRDefault="00A6648D" w:rsidP="00A6648D">
      <w:pPr>
        <w:jc w:val="center"/>
        <w:rPr>
          <w:rFonts w:ascii="Calibri" w:hAnsi="Calibri" w:cs="Calibri"/>
          <w:b/>
          <w:bCs/>
          <w:sz w:val="22"/>
          <w:szCs w:val="22"/>
        </w:rPr>
      </w:pPr>
      <w:r w:rsidRPr="004617FC">
        <w:rPr>
          <w:rFonts w:ascii="Calibri" w:hAnsi="Calibri" w:cs="Calibri"/>
          <w:b/>
          <w:sz w:val="22"/>
          <w:szCs w:val="22"/>
        </w:rPr>
        <w:t>Místo a doba dodání zboží</w:t>
      </w:r>
    </w:p>
    <w:p w14:paraId="280BF878" w14:textId="77777777" w:rsidR="00A6648D" w:rsidRPr="004617FC" w:rsidRDefault="00A6648D" w:rsidP="00A6648D">
      <w:pPr>
        <w:ind w:left="360"/>
        <w:jc w:val="both"/>
        <w:rPr>
          <w:rFonts w:ascii="Calibri" w:hAnsi="Calibri" w:cs="Calibri"/>
          <w:b/>
          <w:sz w:val="22"/>
          <w:szCs w:val="22"/>
        </w:rPr>
      </w:pP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30E746D3"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Kollárova 643/7,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3B932595"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této smlouv</w:t>
      </w:r>
      <w:r w:rsidR="003F6F3B">
        <w:rPr>
          <w:rFonts w:ascii="Calibri" w:hAnsi="Calibri" w:cs="Calibri"/>
          <w:sz w:val="22"/>
          <w:szCs w:val="22"/>
        </w:rPr>
        <w:t>ě</w:t>
      </w:r>
      <w:r w:rsidR="00372823" w:rsidRPr="004617FC">
        <w:rPr>
          <w:rFonts w:ascii="Calibri" w:hAnsi="Calibri" w:cs="Calibri"/>
          <w:sz w:val="22"/>
          <w:szCs w:val="22"/>
        </w:rPr>
        <w:t xml:space="preserve"> </w:t>
      </w:r>
      <w:r w:rsidR="00A47F7F" w:rsidRPr="004617FC">
        <w:rPr>
          <w:rFonts w:ascii="Calibri" w:hAnsi="Calibri" w:cs="Calibri"/>
          <w:sz w:val="22"/>
          <w:szCs w:val="22"/>
        </w:rPr>
        <w:t>průběžně dle aktuálních provozních potřeb kupujícího</w:t>
      </w:r>
      <w:r w:rsidR="00A47F7F" w:rsidRPr="00527899">
        <w:rPr>
          <w:rFonts w:ascii="Calibri" w:hAnsi="Calibri" w:cs="Calibri"/>
          <w:sz w:val="22"/>
          <w:szCs w:val="22"/>
        </w:rPr>
        <w:t xml:space="preserve">, </w:t>
      </w:r>
      <w:bookmarkStart w:id="1" w:name="_Hlk109636773"/>
      <w:r w:rsidR="00D34FFD" w:rsidRPr="00527899">
        <w:rPr>
          <w:rFonts w:ascii="Calibri" w:hAnsi="Calibri" w:cs="Calibri"/>
          <w:sz w:val="22"/>
          <w:szCs w:val="22"/>
        </w:rPr>
        <w:t>na základě dílčích objednávek vystavených kupujícím</w:t>
      </w:r>
      <w:bookmarkEnd w:id="1"/>
      <w:r w:rsidR="00D34FFD" w:rsidRPr="00527899">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ode dne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17158EDC" w:rsidR="00787886"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2.3</w:t>
      </w:r>
      <w:r w:rsidRPr="004617FC">
        <w:rPr>
          <w:rFonts w:ascii="Calibri" w:hAnsi="Calibri" w:cs="Calibri"/>
          <w:sz w:val="22"/>
          <w:szCs w:val="22"/>
        </w:rPr>
        <w:tab/>
      </w:r>
      <w:bookmarkStart w:id="2" w:name="_Hlk109636808"/>
      <w:r w:rsidR="00D34FFD" w:rsidRPr="00527899">
        <w:rPr>
          <w:rFonts w:ascii="Calibri" w:hAnsi="Calibri" w:cs="Calibri"/>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6D7BFA" w:rsidRPr="004617FC">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026CEC68" w14:textId="48D2710C" w:rsidR="00A6648D" w:rsidRDefault="00A6648D" w:rsidP="005E0F36">
      <w:pPr>
        <w:jc w:val="both"/>
        <w:rPr>
          <w:rFonts w:ascii="Calibri" w:hAnsi="Calibri" w:cs="Calibri"/>
          <w:iCs/>
          <w:sz w:val="22"/>
          <w:szCs w:val="22"/>
        </w:rPr>
      </w:pPr>
    </w:p>
    <w:p w14:paraId="4C47ACC1" w14:textId="77777777" w:rsidR="0002305D" w:rsidRPr="004617FC" w:rsidRDefault="0002305D"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lastRenderedPageBreak/>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w:t>
      </w:r>
      <w:r w:rsidR="00D66BCF" w:rsidRPr="0002305D">
        <w:rPr>
          <w:rFonts w:ascii="Calibri" w:hAnsi="Calibri" w:cs="Calibri"/>
          <w:sz w:val="22"/>
          <w:szCs w:val="22"/>
          <w:highlight w:val="lightGray"/>
        </w:rPr>
        <w:t>bude doplněno před podpisem smlouvy</w:t>
      </w:r>
      <w:r w:rsidR="00D66BCF">
        <w:rPr>
          <w:rFonts w:ascii="Calibri" w:hAnsi="Calibri" w:cs="Calibri"/>
          <w:sz w:val="22"/>
          <w:szCs w:val="22"/>
        </w:rPr>
        <w:t>)</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D66BCF">
        <w:rPr>
          <w:rFonts w:ascii="Calibri" w:hAnsi="Calibri" w:cs="Calibri"/>
          <w:bCs/>
          <w:szCs w:val="22"/>
        </w:rPr>
        <w:t>(</w:t>
      </w:r>
      <w:r w:rsidR="00D66BCF" w:rsidRPr="0002305D">
        <w:rPr>
          <w:rFonts w:ascii="Calibri" w:hAnsi="Calibri" w:cs="Calibri"/>
          <w:bCs/>
          <w:szCs w:val="22"/>
          <w:highlight w:val="lightGray"/>
        </w:rPr>
        <w:t>bude doplněno před podpisem smlouvy</w:t>
      </w:r>
      <w:r w:rsidR="00D66BCF" w:rsidRPr="00D66BCF">
        <w:rPr>
          <w:rFonts w:ascii="Calibri" w:hAnsi="Calibri" w:cs="Calibri"/>
          <w:bCs/>
          <w:szCs w:val="22"/>
        </w:rPr>
        <w:t>)</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Ústní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77777777"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Kollárova 643/7,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3087C974"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(e-mailem, faxem nebo elektronickou formou za využití elektronického objednávkového systému prodávajícího), či výjimečně telefonicky.</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06478E66" w14:textId="7146D610" w:rsidR="00343FBE" w:rsidRPr="004617FC" w:rsidRDefault="00812CA0" w:rsidP="00FF4792">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podpisu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78BF813E" w14:textId="1EB906F6" w:rsidR="007460F2" w:rsidRPr="004617FC" w:rsidRDefault="007460F2" w:rsidP="00D67A3D">
      <w:pPr>
        <w:ind w:left="709" w:hanging="709"/>
        <w:jc w:val="both"/>
        <w:rPr>
          <w:rFonts w:ascii="Calibri" w:hAnsi="Calibri" w:cs="Calibri"/>
          <w:i/>
          <w:sz w:val="22"/>
          <w:szCs w:val="22"/>
        </w:rPr>
      </w:pPr>
      <w:r w:rsidRPr="004617FC">
        <w:rPr>
          <w:rFonts w:ascii="Calibri" w:hAnsi="Calibri" w:cs="Calibri"/>
          <w:b/>
          <w:sz w:val="22"/>
          <w:szCs w:val="22"/>
        </w:rPr>
        <w:t>3.</w:t>
      </w:r>
      <w:r w:rsidR="00FF4792">
        <w:rPr>
          <w:rFonts w:ascii="Calibri" w:hAnsi="Calibri" w:cs="Calibri"/>
          <w:b/>
          <w:sz w:val="22"/>
          <w:szCs w:val="22"/>
        </w:rPr>
        <w:t>5</w:t>
      </w:r>
      <w:r w:rsidRPr="004617FC">
        <w:rPr>
          <w:rFonts w:ascii="Calibri" w:hAnsi="Calibri" w:cs="Calibri"/>
          <w:sz w:val="22"/>
          <w:szCs w:val="22"/>
        </w:rPr>
        <w:tab/>
        <w:t>Povinnost prodávajícího dodat zboží dle čl. 1 této smlouvy je považována za splněnou provedením přejímky zboží k</w:t>
      </w:r>
      <w:r w:rsidR="009B7599" w:rsidRPr="004617FC">
        <w:rPr>
          <w:rFonts w:ascii="Calibri" w:hAnsi="Calibri" w:cs="Calibri"/>
          <w:sz w:val="22"/>
          <w:szCs w:val="22"/>
        </w:rPr>
        <w:t>ontaktními osobami kupujícího uvedenými v čl. 3.1</w:t>
      </w:r>
      <w:r w:rsidRPr="004617FC">
        <w:rPr>
          <w:rFonts w:ascii="Calibri" w:hAnsi="Calibri" w:cs="Calibri"/>
          <w:sz w:val="22"/>
          <w:szCs w:val="22"/>
        </w:rPr>
        <w:t xml:space="preserve">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w:t>
      </w:r>
      <w:r w:rsidR="00FF4792">
        <w:rPr>
          <w:rFonts w:ascii="Calibri" w:hAnsi="Calibri" w:cs="Calibri"/>
          <w:sz w:val="22"/>
          <w:szCs w:val="22"/>
        </w:rPr>
        <w:t>vy</w:t>
      </w:r>
      <w:r w:rsidRPr="004617FC">
        <w:rPr>
          <w:rFonts w:ascii="Calibri" w:hAnsi="Calibri" w:cs="Calibri"/>
          <w:sz w:val="22"/>
          <w:szCs w:val="22"/>
        </w:rPr>
        <w:t>.</w:t>
      </w:r>
    </w:p>
    <w:p w14:paraId="65CE16A4" w14:textId="0DCBAD68" w:rsidR="007460F2" w:rsidRPr="004617FC" w:rsidRDefault="007460F2" w:rsidP="00FF4792">
      <w:pPr>
        <w:ind w:left="709" w:hanging="709"/>
        <w:jc w:val="both"/>
        <w:rPr>
          <w:rFonts w:ascii="Calibri" w:hAnsi="Calibri" w:cs="Calibri"/>
          <w:szCs w:val="22"/>
        </w:rPr>
      </w:pPr>
      <w:r w:rsidRPr="004617FC">
        <w:rPr>
          <w:rFonts w:ascii="Calibri" w:hAnsi="Calibri" w:cs="Calibri"/>
          <w:b/>
          <w:sz w:val="22"/>
          <w:szCs w:val="22"/>
        </w:rPr>
        <w:t>3.</w:t>
      </w:r>
      <w:r w:rsidR="00FF4792">
        <w:rPr>
          <w:rFonts w:ascii="Calibri" w:hAnsi="Calibri" w:cs="Calibri"/>
          <w:b/>
          <w:sz w:val="22"/>
          <w:szCs w:val="22"/>
        </w:rPr>
        <w:t>6</w:t>
      </w:r>
      <w:r w:rsidRPr="004617FC">
        <w:rPr>
          <w:rFonts w:ascii="Calibri" w:hAnsi="Calibri" w:cs="Calibri"/>
          <w:sz w:val="22"/>
          <w:szCs w:val="22"/>
        </w:rPr>
        <w:tab/>
      </w:r>
      <w:r w:rsidR="00FF4792">
        <w:rPr>
          <w:rFonts w:ascii="Calibri" w:hAnsi="Calibri" w:cs="Calibri"/>
          <w:sz w:val="22"/>
          <w:szCs w:val="22"/>
        </w:rPr>
        <w:t>Dodávka musí obsahovat dodací list</w:t>
      </w:r>
      <w:r w:rsidR="001B2D5F" w:rsidRPr="004617FC">
        <w:rPr>
          <w:rFonts w:ascii="Calibri" w:hAnsi="Calibri" w:cs="Calibri"/>
          <w:szCs w:val="22"/>
        </w:rPr>
        <w:t>.</w:t>
      </w:r>
    </w:p>
    <w:p w14:paraId="2E4779CE" w14:textId="6EB465B0"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74F93AF" w:rsidR="007460F2"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1A3A935A" w14:textId="636C083D" w:rsidR="00D07CAD" w:rsidRPr="00FF4792" w:rsidRDefault="00D07CAD" w:rsidP="00FF4792">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00FF4792">
        <w:rPr>
          <w:rFonts w:ascii="Calibri" w:hAnsi="Calibri" w:cs="Calibri"/>
          <w:szCs w:val="22"/>
        </w:rPr>
        <w:t>.</w:t>
      </w:r>
    </w:p>
    <w:p w14:paraId="5433B36B" w14:textId="443396A7"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8</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C546CFC"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FF4792">
        <w:rPr>
          <w:rFonts w:ascii="Calibri" w:hAnsi="Calibri" w:cs="Calibri"/>
          <w:b/>
          <w:sz w:val="22"/>
          <w:szCs w:val="22"/>
        </w:rPr>
        <w:t>9</w:t>
      </w:r>
      <w:r w:rsidR="002137F3" w:rsidRPr="004617FC">
        <w:rPr>
          <w:rFonts w:ascii="Calibri" w:hAnsi="Calibri" w:cs="Calibri"/>
          <w:b/>
          <w:sz w:val="22"/>
          <w:szCs w:val="22"/>
        </w:rPr>
        <w:tab/>
      </w:r>
      <w:r w:rsidR="002137F3" w:rsidRPr="004617FC">
        <w:rPr>
          <w:rFonts w:ascii="Calibri" w:hAnsi="Calibri" w:cs="Calibri"/>
          <w:sz w:val="22"/>
          <w:szCs w:val="22"/>
        </w:rPr>
        <w:t xml:space="preserve">Prodávající se zavazuje garantovat minimálně </w:t>
      </w:r>
      <w:r w:rsidR="00690D0E">
        <w:rPr>
          <w:rFonts w:ascii="Calibri" w:hAnsi="Calibri" w:cs="Calibri"/>
          <w:sz w:val="22"/>
          <w:szCs w:val="22"/>
        </w:rPr>
        <w:t>2měsíční z</w:t>
      </w:r>
      <w:r w:rsidR="002137F3" w:rsidRPr="004617FC">
        <w:rPr>
          <w:rFonts w:ascii="Calibri" w:hAnsi="Calibri" w:cs="Calibri"/>
          <w:sz w:val="22"/>
          <w:szCs w:val="22"/>
        </w:rPr>
        <w:t>ásobu dodávaného zboží pro nemocniční lékárn</w:t>
      </w:r>
      <w:r w:rsidR="00F17580">
        <w:rPr>
          <w:rFonts w:ascii="Calibri" w:hAnsi="Calibri" w:cs="Calibri"/>
          <w:sz w:val="22"/>
          <w:szCs w:val="22"/>
        </w:rPr>
        <w:t>y</w:t>
      </w:r>
      <w:r w:rsidR="002137F3" w:rsidRPr="004617FC">
        <w:rPr>
          <w:rFonts w:ascii="Calibri" w:hAnsi="Calibri" w:cs="Calibri"/>
          <w:sz w:val="22"/>
          <w:szCs w:val="22"/>
        </w:rPr>
        <w:t xml:space="preserve"> prodávajícího od počátku výpadku zboží na distribuci.</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59EAAFE5" w14:textId="77777777" w:rsidR="0024457F" w:rsidRPr="004617FC" w:rsidRDefault="00296D0F" w:rsidP="0024457F">
      <w:pPr>
        <w:jc w:val="center"/>
        <w:rPr>
          <w:rFonts w:ascii="Calibri" w:hAnsi="Calibri" w:cs="Calibri"/>
          <w:b/>
          <w:bCs/>
          <w:sz w:val="22"/>
          <w:szCs w:val="22"/>
        </w:rPr>
      </w:pPr>
      <w:r w:rsidRPr="004617FC">
        <w:rPr>
          <w:rFonts w:ascii="Calibri" w:hAnsi="Calibri" w:cs="Calibri"/>
          <w:b/>
          <w:bCs/>
          <w:sz w:val="22"/>
          <w:szCs w:val="22"/>
        </w:rPr>
        <w:t>Kupní cena</w:t>
      </w:r>
    </w:p>
    <w:p w14:paraId="1B6ACAC5" w14:textId="77777777" w:rsidR="001F780C" w:rsidRPr="004617FC" w:rsidRDefault="001F780C" w:rsidP="0024457F">
      <w:pPr>
        <w:jc w:val="center"/>
        <w:rPr>
          <w:rFonts w:ascii="Calibri" w:hAnsi="Calibri" w:cs="Calibri"/>
          <w:b/>
          <w:bCs/>
          <w:sz w:val="22"/>
          <w:szCs w:val="22"/>
        </w:rPr>
      </w:pPr>
    </w:p>
    <w:p w14:paraId="6AF1B497" w14:textId="18A1AEC8" w:rsidR="0024457F" w:rsidRDefault="001D2DB5" w:rsidP="00D67A3D">
      <w:pPr>
        <w:pStyle w:val="Zkladntextodsazen3"/>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9A78A5">
        <w:rPr>
          <w:rFonts w:ascii="Calibri" w:hAnsi="Calibri" w:cs="Calibri"/>
          <w:sz w:val="22"/>
          <w:szCs w:val="22"/>
        </w:rPr>
        <w:t>zboží</w:t>
      </w:r>
      <w:r w:rsidR="00D51DFE" w:rsidRPr="009A78A5">
        <w:rPr>
          <w:rFonts w:ascii="Calibri" w:hAnsi="Calibri" w:cs="Calibri"/>
          <w:sz w:val="22"/>
          <w:szCs w:val="22"/>
        </w:rPr>
        <w:t xml:space="preserve"> </w:t>
      </w:r>
      <w:r w:rsidR="00D51DFE" w:rsidRPr="009A78A5">
        <w:rPr>
          <w:rFonts w:ascii="Calibri" w:hAnsi="Calibri" w:cs="Calibri"/>
          <w:b/>
          <w:bCs/>
          <w:sz w:val="22"/>
          <w:szCs w:val="22"/>
        </w:rPr>
        <w:t xml:space="preserve">za období </w:t>
      </w:r>
      <w:r w:rsidR="00690D0E" w:rsidRPr="009A78A5">
        <w:rPr>
          <w:rFonts w:ascii="Calibri" w:hAnsi="Calibri" w:cs="Calibri"/>
          <w:b/>
          <w:bCs/>
          <w:sz w:val="22"/>
          <w:szCs w:val="22"/>
        </w:rPr>
        <w:t>2 let (24</w:t>
      </w:r>
      <w:r w:rsidR="00D51DFE" w:rsidRPr="009A78A5">
        <w:rPr>
          <w:rFonts w:ascii="Calibri" w:hAnsi="Calibri" w:cs="Calibri"/>
          <w:b/>
          <w:bCs/>
          <w:sz w:val="22"/>
          <w:szCs w:val="22"/>
        </w:rPr>
        <w:t xml:space="preserve"> měsíců)</w:t>
      </w:r>
      <w:r w:rsidR="009306B9" w:rsidRPr="009A78A5">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p>
    <w:p w14:paraId="002DC57F" w14:textId="27EE52FD" w:rsidR="00C21D94" w:rsidRDefault="00C21D94" w:rsidP="00A47F59">
      <w:pPr>
        <w:pStyle w:val="Zkladntextodsazen3"/>
        <w:spacing w:after="0"/>
        <w:ind w:left="709" w:hanging="709"/>
        <w:jc w:val="both"/>
        <w:rPr>
          <w:rFonts w:ascii="Calibri" w:hAnsi="Calibri" w:cs="Calibri"/>
          <w:sz w:val="22"/>
          <w:szCs w:val="22"/>
        </w:rPr>
      </w:pPr>
    </w:p>
    <w:p w14:paraId="7CF275EB" w14:textId="52FF2FBB"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w:t>
      </w:r>
      <w:r w:rsidRPr="00964F33">
        <w:rPr>
          <w:rFonts w:ascii="Calibri" w:eastAsia="SimSun" w:hAnsi="Calibri" w:cs="Calibri"/>
          <w:i/>
          <w:kern w:val="1"/>
          <w:sz w:val="22"/>
          <w:szCs w:val="22"/>
          <w:highlight w:val="yellow"/>
          <w:lang w:eastAsia="hi-IN" w:bidi="hi-IN"/>
        </w:rPr>
        <w:t>el</w:t>
      </w:r>
    </w:p>
    <w:p w14:paraId="09B50F66" w14:textId="55AF1A5C"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1599A0FB" w14:textId="39932EAA" w:rsidR="00964F33" w:rsidRDefault="00964F33" w:rsidP="0002305D">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Pr>
          <w:rFonts w:ascii="Calibri" w:eastAsia="SimSun" w:hAnsi="Calibri" w:cs="Calibri"/>
          <w:i/>
          <w:kern w:val="1"/>
          <w:sz w:val="22"/>
          <w:szCs w:val="22"/>
          <w:highlight w:val="yellow"/>
          <w:lang w:eastAsia="hi-IN" w:bidi="hi-IN"/>
        </w:rPr>
        <w:t xml:space="preserve"> </w:t>
      </w:r>
      <w:r w:rsidRPr="007D4423">
        <w:rPr>
          <w:rFonts w:ascii="Calibri" w:eastAsia="SimSun" w:hAnsi="Calibri" w:cs="Calibri"/>
          <w:i/>
          <w:kern w:val="1"/>
          <w:sz w:val="22"/>
          <w:szCs w:val="22"/>
          <w:highlight w:val="yellow"/>
          <w:lang w:eastAsia="hi-IN" w:bidi="hi-IN"/>
        </w:rPr>
        <w:t xml:space="preserve">doplní </w:t>
      </w:r>
      <w:r w:rsidRPr="00977058">
        <w:rPr>
          <w:rFonts w:ascii="Calibri" w:eastAsia="SimSun" w:hAnsi="Calibri" w:cs="Calibri"/>
          <w:i/>
          <w:kern w:val="1"/>
          <w:sz w:val="22"/>
          <w:szCs w:val="22"/>
          <w:highlight w:val="yellow"/>
          <w:lang w:eastAsia="hi-IN" w:bidi="hi-IN"/>
        </w:rPr>
        <w:t>dodavatel</w:t>
      </w:r>
    </w:p>
    <w:p w14:paraId="281027D0" w14:textId="62238A2E" w:rsidR="00964F33" w:rsidRDefault="00964F33" w:rsidP="0002305D">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Pr="00977058">
        <w:rPr>
          <w:rFonts w:ascii="Calibri" w:eastAsia="SimSun" w:hAnsi="Calibri" w:cs="Calibri"/>
          <w:i/>
          <w:kern w:val="1"/>
          <w:sz w:val="22"/>
          <w:szCs w:val="22"/>
          <w:highlight w:val="yellow"/>
          <w:lang w:eastAsia="hi-IN" w:bidi="hi-IN"/>
        </w:rPr>
        <w:t>dodavatel</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50A6BA00" w14:textId="77777777" w:rsidR="002137F3" w:rsidRPr="004617FC" w:rsidRDefault="002137F3" w:rsidP="00D67A3D">
      <w:pPr>
        <w:ind w:left="709" w:hanging="709"/>
        <w:jc w:val="both"/>
        <w:rPr>
          <w:rFonts w:ascii="Calibri" w:hAnsi="Calibri" w:cs="Calibri"/>
          <w:szCs w:val="22"/>
        </w:rPr>
      </w:pPr>
      <w:r w:rsidRPr="004617FC">
        <w:rPr>
          <w:rFonts w:ascii="Calibri" w:hAnsi="Calibri" w:cs="Calibri"/>
          <w:b/>
          <w:sz w:val="22"/>
          <w:szCs w:val="22"/>
        </w:rPr>
        <w:t>4.5</w:t>
      </w:r>
      <w:r w:rsidRPr="004617FC">
        <w:rPr>
          <w:rFonts w:ascii="Calibri" w:hAnsi="Calibri" w:cs="Calibri"/>
          <w:b/>
          <w:sz w:val="22"/>
          <w:szCs w:val="22"/>
        </w:rPr>
        <w:tab/>
      </w:r>
      <w:r w:rsidRPr="004617FC">
        <w:rPr>
          <w:rFonts w:ascii="Calibri" w:hAnsi="Calibri" w:cs="Calibri"/>
          <w:sz w:val="22"/>
          <w:szCs w:val="22"/>
        </w:rPr>
        <w:t xml:space="preserve">Pokud dojde k poklesu ceny zboží na trhu, případně ke snížení výše úhrady zboží zdravotní pojišťovnou, je prodávající povinen bezodkladně proporcionálně snížit kupní cenu zboží a tuto skutečnost oznámit kupujícímu, případně si kupující vyhrazuje právo jednostranně proporcionálně snížit kupní cenu. </w:t>
      </w:r>
    </w:p>
    <w:p w14:paraId="1772009D" w14:textId="77777777" w:rsidR="0024457F" w:rsidRPr="004617FC" w:rsidRDefault="0024457F" w:rsidP="001F780C">
      <w:pPr>
        <w:rPr>
          <w:rFonts w:ascii="Calibri" w:hAnsi="Calibri" w:cs="Calibri"/>
          <w:b/>
          <w:bCs/>
          <w:sz w:val="22"/>
          <w:szCs w:val="22"/>
        </w:rPr>
      </w:pP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BBA7002"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Platební podmínky</w:t>
      </w:r>
    </w:p>
    <w:p w14:paraId="2A67C14A" w14:textId="77777777" w:rsidR="00A6648D" w:rsidRPr="004617FC" w:rsidRDefault="00A6648D" w:rsidP="00A6648D">
      <w:pPr>
        <w:jc w:val="center"/>
        <w:rPr>
          <w:rFonts w:ascii="Calibri" w:hAnsi="Calibri" w:cs="Calibri"/>
          <w:bCs/>
          <w:sz w:val="22"/>
          <w:szCs w:val="22"/>
        </w:rPr>
      </w:pPr>
    </w:p>
    <w:p w14:paraId="696EEF13" w14:textId="18644CDB"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podpisu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6C5E057A"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fakturace@nempk.cz.</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0B2BAEB5" w14:textId="77777777" w:rsidR="0024457F" w:rsidRPr="004617FC" w:rsidRDefault="00526338" w:rsidP="0024457F">
      <w:pPr>
        <w:jc w:val="center"/>
        <w:rPr>
          <w:rFonts w:ascii="Calibri" w:hAnsi="Calibri" w:cs="Calibri"/>
          <w:b/>
          <w:sz w:val="22"/>
          <w:szCs w:val="22"/>
        </w:rPr>
      </w:pPr>
      <w:r w:rsidRPr="004617FC">
        <w:rPr>
          <w:rFonts w:ascii="Calibri" w:hAnsi="Calibri" w:cs="Calibri"/>
          <w:b/>
          <w:sz w:val="22"/>
          <w:szCs w:val="22"/>
        </w:rPr>
        <w:t>Práva a povinnosti smluvních stran</w:t>
      </w:r>
    </w:p>
    <w:p w14:paraId="25DA17C5" w14:textId="77777777" w:rsidR="0024457F" w:rsidRPr="004617FC" w:rsidRDefault="0024457F" w:rsidP="0024457F">
      <w:pPr>
        <w:jc w:val="center"/>
        <w:rPr>
          <w:rFonts w:ascii="Calibri" w:hAnsi="Calibri" w:cs="Calibri"/>
          <w:b/>
          <w:sz w:val="22"/>
          <w:szCs w:val="22"/>
        </w:rPr>
      </w:pP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5307F96D" w14:textId="20D25B7C" w:rsidR="0024457F"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149CFDCA"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5</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39AFB8" w14:textId="77777777" w:rsidR="0024457F" w:rsidRPr="004617FC" w:rsidRDefault="00BC054F" w:rsidP="0024457F">
      <w:pPr>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70171E2D" w14:textId="77777777" w:rsidR="0024457F" w:rsidRPr="004617FC" w:rsidRDefault="0024457F" w:rsidP="0024457F">
      <w:pPr>
        <w:jc w:val="center"/>
        <w:rPr>
          <w:rFonts w:ascii="Calibri" w:hAnsi="Calibri" w:cs="Calibri"/>
          <w:b/>
          <w:sz w:val="22"/>
          <w:szCs w:val="22"/>
        </w:rPr>
      </w:pP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1DFB0E5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kupujícího z vadného zboží ve lhůtě </w:t>
      </w:r>
      <w:r w:rsidR="00D90FCB">
        <w:rPr>
          <w:rFonts w:ascii="Calibri" w:hAnsi="Calibri" w:cs="Calibri"/>
          <w:sz w:val="22"/>
          <w:szCs w:val="22"/>
        </w:rPr>
        <w:t>v pracovních dnech</w:t>
      </w:r>
      <w:r w:rsidRPr="004617FC">
        <w:rPr>
          <w:rFonts w:ascii="Calibri" w:hAnsi="Calibri" w:cs="Calibri"/>
          <w:sz w:val="22"/>
          <w:szCs w:val="22"/>
        </w:rPr>
        <w:t xml:space="preserve"> do 24 hodin od nahlášení vad zboží kupujícím prodávajícímu telefonicky nebo písemně.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7.6</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77777777"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7.7</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7B99101A" w14:textId="77777777" w:rsidR="00B07760" w:rsidRPr="004617FC" w:rsidRDefault="007B41BD" w:rsidP="00B07760">
      <w:pPr>
        <w:jc w:val="center"/>
        <w:rPr>
          <w:rFonts w:ascii="Calibri" w:hAnsi="Calibri" w:cs="Calibri"/>
          <w:b/>
          <w:sz w:val="22"/>
          <w:szCs w:val="22"/>
        </w:rPr>
      </w:pPr>
      <w:r w:rsidRPr="004617FC">
        <w:rPr>
          <w:rFonts w:ascii="Calibri" w:hAnsi="Calibri" w:cs="Calibri"/>
          <w:b/>
          <w:sz w:val="22"/>
          <w:szCs w:val="22"/>
        </w:rPr>
        <w:t>Přechod vlastnictví a nebezpečí škody</w:t>
      </w:r>
    </w:p>
    <w:p w14:paraId="3A0BC0E3" w14:textId="77777777" w:rsidR="001F780C" w:rsidRPr="004617FC" w:rsidRDefault="001F780C" w:rsidP="00B07760">
      <w:pPr>
        <w:jc w:val="center"/>
        <w:rPr>
          <w:rFonts w:ascii="Calibri" w:hAnsi="Calibri" w:cs="Calibri"/>
          <w:b/>
          <w:sz w:val="22"/>
          <w:szCs w:val="22"/>
        </w:rPr>
      </w:pPr>
    </w:p>
    <w:p w14:paraId="6FF39FA6" w14:textId="3E8D1D68"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podpisu </w:t>
      </w:r>
      <w:r w:rsidR="00135413" w:rsidRPr="004617FC">
        <w:rPr>
          <w:rFonts w:ascii="Calibri" w:hAnsi="Calibri" w:cs="Calibri"/>
          <w:sz w:val="22"/>
          <w:szCs w:val="22"/>
        </w:rPr>
        <w:t>dodacího listu</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CD8BFE"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Smluvní pokuty</w:t>
      </w:r>
    </w:p>
    <w:p w14:paraId="6480661D" w14:textId="77777777" w:rsidR="0024457F" w:rsidRPr="004617FC" w:rsidRDefault="0024457F" w:rsidP="0024457F">
      <w:pPr>
        <w:jc w:val="center"/>
        <w:rPr>
          <w:rFonts w:ascii="Calibri" w:hAnsi="Calibri" w:cs="Calibri"/>
          <w:b/>
          <w:bCs/>
          <w:sz w:val="22"/>
          <w:szCs w:val="22"/>
        </w:rPr>
      </w:pP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3A27968C"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objednaného zboží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342A1C99" w14:textId="2A36B843"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C77162" w:rsidRPr="004617FC">
        <w:rPr>
          <w:rFonts w:ascii="Calibri" w:hAnsi="Calibri" w:cs="Calibri"/>
          <w:sz w:val="22"/>
          <w:szCs w:val="22"/>
        </w:rPr>
        <w:t>V případě prodlení prodávajícího s ods</w:t>
      </w:r>
      <w:r w:rsidR="006C7D53" w:rsidRPr="004617FC">
        <w:rPr>
          <w:rFonts w:ascii="Calibri" w:hAnsi="Calibri" w:cs="Calibri"/>
          <w:sz w:val="22"/>
          <w:szCs w:val="22"/>
        </w:rPr>
        <w:t>t</w:t>
      </w:r>
      <w:r w:rsidR="00C77162" w:rsidRPr="004617FC">
        <w:rPr>
          <w:rFonts w:ascii="Calibri" w:hAnsi="Calibri" w:cs="Calibri"/>
          <w:sz w:val="22"/>
          <w:szCs w:val="22"/>
        </w:rPr>
        <w:t xml:space="preserve">raněním vad zboží ve lhůtě dle čl. </w:t>
      </w:r>
      <w:r w:rsidR="006C7D53" w:rsidRPr="004617FC">
        <w:rPr>
          <w:rFonts w:ascii="Calibri" w:hAnsi="Calibri" w:cs="Calibri"/>
          <w:sz w:val="22"/>
          <w:szCs w:val="22"/>
        </w:rPr>
        <w:t>7.</w:t>
      </w:r>
      <w:r w:rsidR="00FA0DC6">
        <w:rPr>
          <w:rFonts w:ascii="Calibri" w:hAnsi="Calibri" w:cs="Calibri"/>
          <w:sz w:val="22"/>
          <w:szCs w:val="22"/>
        </w:rPr>
        <w:t>4</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je </w:t>
      </w:r>
      <w:r w:rsidR="00FA0DC6">
        <w:rPr>
          <w:rFonts w:ascii="Calibri" w:hAnsi="Calibri" w:cs="Calibri"/>
          <w:sz w:val="22"/>
          <w:szCs w:val="22"/>
        </w:rPr>
        <w:t xml:space="preserve">kupující oprávněn vymáhat od </w:t>
      </w:r>
      <w:r w:rsidR="00C77162" w:rsidRPr="004617FC">
        <w:rPr>
          <w:rFonts w:ascii="Calibri" w:hAnsi="Calibri" w:cs="Calibri"/>
          <w:sz w:val="22"/>
          <w:szCs w:val="22"/>
        </w:rPr>
        <w:t>prodávající</w:t>
      </w:r>
      <w:r w:rsidR="00FA0DC6">
        <w:rPr>
          <w:rFonts w:ascii="Calibri" w:hAnsi="Calibri" w:cs="Calibri"/>
          <w:sz w:val="22"/>
          <w:szCs w:val="22"/>
        </w:rPr>
        <w:t>ho</w:t>
      </w:r>
      <w:r w:rsidR="006C7D53" w:rsidRPr="004617FC">
        <w:rPr>
          <w:rFonts w:ascii="Calibri" w:hAnsi="Calibri" w:cs="Calibri"/>
          <w:sz w:val="22"/>
          <w:szCs w:val="22"/>
        </w:rPr>
        <w:t xml:space="preserve"> smluvní pokutu ve výši 0,</w:t>
      </w:r>
      <w:r w:rsidR="00401C9C">
        <w:rPr>
          <w:rFonts w:ascii="Calibri" w:hAnsi="Calibri" w:cs="Calibri"/>
          <w:sz w:val="22"/>
          <w:szCs w:val="22"/>
        </w:rPr>
        <w:t>05</w:t>
      </w:r>
      <w:r w:rsidR="006C7D53" w:rsidRPr="004617FC">
        <w:rPr>
          <w:rFonts w:ascii="Calibri" w:hAnsi="Calibri" w:cs="Calibri"/>
          <w:sz w:val="22"/>
          <w:szCs w:val="22"/>
        </w:rPr>
        <w:t xml:space="preserve"> %</w:t>
      </w:r>
      <w:r w:rsidR="00C77162" w:rsidRPr="004617FC">
        <w:rPr>
          <w:rFonts w:ascii="Calibri" w:hAnsi="Calibri" w:cs="Calibri"/>
          <w:sz w:val="22"/>
          <w:szCs w:val="22"/>
        </w:rPr>
        <w:t xml:space="preserve"> </w:t>
      </w:r>
      <w:r w:rsidR="00E92325" w:rsidRPr="004617FC">
        <w:rPr>
          <w:rFonts w:ascii="Calibri" w:hAnsi="Calibri" w:cs="Calibri"/>
          <w:sz w:val="22"/>
          <w:szCs w:val="22"/>
        </w:rPr>
        <w:t xml:space="preserve">z kupní ceny bez DPH </w:t>
      </w:r>
      <w:r w:rsidR="00C77162" w:rsidRPr="004617FC">
        <w:rPr>
          <w:rFonts w:ascii="Calibri" w:hAnsi="Calibri" w:cs="Calibri"/>
          <w:sz w:val="22"/>
          <w:szCs w:val="22"/>
        </w:rPr>
        <w:t xml:space="preserve">za každý </w:t>
      </w:r>
      <w:r w:rsidR="00135413" w:rsidRPr="004617FC">
        <w:rPr>
          <w:rFonts w:ascii="Calibri" w:hAnsi="Calibri" w:cs="Calibri"/>
          <w:sz w:val="22"/>
          <w:szCs w:val="22"/>
        </w:rPr>
        <w:t>případ a započatý den prodlení</w:t>
      </w:r>
      <w:r w:rsidR="006C7D53" w:rsidRPr="004617FC">
        <w:rPr>
          <w:rFonts w:ascii="Calibri" w:hAnsi="Calibri" w:cs="Calibri"/>
          <w:sz w:val="22"/>
          <w:szCs w:val="22"/>
        </w:rPr>
        <w:t xml:space="preserve"> až do podpisu protokolu o</w:t>
      </w:r>
      <w:r w:rsidR="00C77162" w:rsidRPr="004617FC">
        <w:rPr>
          <w:rFonts w:ascii="Calibri" w:hAnsi="Calibri" w:cs="Calibri"/>
          <w:sz w:val="22"/>
          <w:szCs w:val="22"/>
        </w:rPr>
        <w:t xml:space="preserve"> odst</w:t>
      </w:r>
      <w:r w:rsidR="006C7D53" w:rsidRPr="004617FC">
        <w:rPr>
          <w:rFonts w:ascii="Calibri" w:hAnsi="Calibri" w:cs="Calibri"/>
          <w:sz w:val="22"/>
          <w:szCs w:val="22"/>
        </w:rPr>
        <w:t>r</w:t>
      </w:r>
      <w:r w:rsidR="00C77162" w:rsidRPr="004617FC">
        <w:rPr>
          <w:rFonts w:ascii="Calibri" w:hAnsi="Calibri" w:cs="Calibri"/>
          <w:sz w:val="22"/>
          <w:szCs w:val="22"/>
        </w:rPr>
        <w:t>anění vady poslední smluvní stranou.</w:t>
      </w:r>
    </w:p>
    <w:p w14:paraId="4E97D5E6" w14:textId="2A308C37"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B0E6FC0" w14:textId="34DF16C7" w:rsidR="006C7D53"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33E1ECD2" w14:textId="77777777" w:rsidR="006C7D53" w:rsidRPr="004617FC" w:rsidRDefault="006C7D53" w:rsidP="007B41BD">
      <w:pPr>
        <w:tabs>
          <w:tab w:val="num" w:pos="0"/>
        </w:tabs>
        <w:ind w:left="705" w:hanging="705"/>
        <w:jc w:val="both"/>
        <w:rPr>
          <w:rFonts w:ascii="Calibri" w:hAnsi="Calibri" w:cs="Calibri"/>
          <w:sz w:val="22"/>
          <w:szCs w:val="22"/>
        </w:rPr>
      </w:pP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2C655590"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Zánik závazků</w:t>
      </w:r>
    </w:p>
    <w:p w14:paraId="46904F00" w14:textId="77777777" w:rsidR="0024457F" w:rsidRPr="004617FC" w:rsidRDefault="0024457F" w:rsidP="0024457F">
      <w:pPr>
        <w:jc w:val="center"/>
        <w:rPr>
          <w:rFonts w:ascii="Calibri" w:hAnsi="Calibri" w:cs="Calibri"/>
          <w:b/>
          <w:sz w:val="22"/>
          <w:szCs w:val="22"/>
        </w:rPr>
      </w:pP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lastRenderedPageBreak/>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50DBF43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odstraněním reklamované vady 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A31487" w:rsidRPr="004617FC">
        <w:rPr>
          <w:rFonts w:ascii="Calibri" w:hAnsi="Calibri" w:cs="Calibri"/>
          <w:szCs w:val="22"/>
        </w:rPr>
        <w:t>5</w:t>
      </w:r>
      <w:r w:rsidR="009F4906" w:rsidRPr="004617FC">
        <w:rPr>
          <w:rFonts w:ascii="Calibri" w:hAnsi="Calibri" w:cs="Calibri"/>
          <w:szCs w:val="22"/>
        </w:rPr>
        <w:t xml:space="preserve"> pracovních dnů</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21ABAF55" w14:textId="73DF3536" w:rsidR="0024457F" w:rsidRPr="004617FC" w:rsidRDefault="0024457F" w:rsidP="0024457F">
      <w:pPr>
        <w:ind w:left="705" w:hanging="705"/>
        <w:jc w:val="both"/>
        <w:rPr>
          <w:rFonts w:ascii="Calibri" w:hAnsi="Calibri" w:cs="Calibri"/>
          <w:b/>
          <w:sz w:val="22"/>
          <w:szCs w:val="22"/>
        </w:rPr>
      </w:pP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4E859AD3" w14:textId="77777777" w:rsidR="0024457F" w:rsidRPr="004617FC" w:rsidRDefault="0024457F" w:rsidP="0024457F">
      <w:pPr>
        <w:jc w:val="center"/>
        <w:rPr>
          <w:rFonts w:ascii="Calibri" w:hAnsi="Calibri" w:cs="Calibri"/>
          <w:b/>
          <w:sz w:val="22"/>
          <w:szCs w:val="22"/>
        </w:rPr>
      </w:pPr>
      <w:r w:rsidRPr="004617FC">
        <w:rPr>
          <w:rFonts w:ascii="Calibri" w:hAnsi="Calibri" w:cs="Calibri"/>
          <w:b/>
          <w:sz w:val="22"/>
          <w:szCs w:val="22"/>
        </w:rPr>
        <w:t>Závěrečná ujednání</w:t>
      </w:r>
    </w:p>
    <w:p w14:paraId="76916AF0" w14:textId="77777777" w:rsidR="0024457F" w:rsidRPr="004617FC" w:rsidRDefault="0024457F" w:rsidP="0024457F">
      <w:pPr>
        <w:jc w:val="center"/>
        <w:rPr>
          <w:rFonts w:ascii="Calibri" w:hAnsi="Calibri" w:cs="Calibri"/>
          <w:b/>
          <w:sz w:val="22"/>
          <w:szCs w:val="22"/>
        </w:rPr>
      </w:pP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 xml:space="preserve">Smluvní strany se dohodly, že tato smlouva a všechny vztahy z ní vyplývající a v této smlouvě </w:t>
      </w:r>
      <w:r w:rsidR="0024457F" w:rsidRPr="004617FC">
        <w:rPr>
          <w:rFonts w:ascii="Calibri" w:hAnsi="Calibri" w:cs="Calibri"/>
          <w:sz w:val="22"/>
          <w:szCs w:val="22"/>
        </w:rPr>
        <w:lastRenderedPageBreak/>
        <w:t>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2F61A1A6"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9A78A5">
        <w:rPr>
          <w:rFonts w:ascii="Calibri" w:hAnsi="Calibri" w:cs="Calibri"/>
          <w:b/>
          <w:iCs/>
          <w:sz w:val="22"/>
          <w:szCs w:val="22"/>
        </w:rPr>
        <w:t xml:space="preserve">dobu </w:t>
      </w:r>
      <w:r w:rsidR="00F77E40" w:rsidRPr="009A78A5">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ode dne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4232025F" w14:textId="77777777" w:rsidR="00A47F59" w:rsidRDefault="00A47F59" w:rsidP="00FF4792">
      <w:pPr>
        <w:pStyle w:val="Zkladntextodsazen"/>
        <w:spacing w:after="0"/>
        <w:ind w:left="0"/>
        <w:jc w:val="both"/>
        <w:rPr>
          <w:rFonts w:ascii="Calibri" w:hAnsi="Calibri" w:cs="Calibri"/>
          <w:sz w:val="22"/>
          <w:szCs w:val="22"/>
        </w:rPr>
      </w:pPr>
    </w:p>
    <w:p w14:paraId="1E12E71E" w14:textId="77777777" w:rsidR="00076408" w:rsidRDefault="00076408" w:rsidP="0024457F">
      <w:pPr>
        <w:pStyle w:val="Zkladntextodsazen"/>
        <w:spacing w:after="0"/>
        <w:ind w:left="705" w:hanging="705"/>
        <w:jc w:val="both"/>
        <w:rPr>
          <w:rFonts w:ascii="Calibri" w:hAnsi="Calibri" w:cs="Calibri"/>
          <w:sz w:val="22"/>
          <w:szCs w:val="22"/>
        </w:rPr>
      </w:pPr>
    </w:p>
    <w:p w14:paraId="241AC023" w14:textId="24CE6C06"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29C1BC06" w14:textId="77777777" w:rsidR="00096DC0" w:rsidRPr="004617FC" w:rsidRDefault="00096DC0" w:rsidP="0024457F">
      <w:pPr>
        <w:ind w:right="-766"/>
        <w:jc w:val="both"/>
        <w:rPr>
          <w:rFonts w:ascii="Calibri" w:hAnsi="Calibri" w:cs="Calibri"/>
          <w:sz w:val="22"/>
          <w:szCs w:val="22"/>
        </w:rPr>
      </w:pP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5EAFCA76" w:rsidR="0024457F" w:rsidRDefault="0024457F" w:rsidP="0024457F">
      <w:pPr>
        <w:rPr>
          <w:rFonts w:ascii="Calibri" w:hAnsi="Calibri"/>
          <w:sz w:val="22"/>
          <w:szCs w:val="22"/>
          <w:shd w:val="clear" w:color="auto" w:fill="FFFFFF" w:themeFill="background1"/>
        </w:rPr>
      </w:pPr>
    </w:p>
    <w:p w14:paraId="18F6F593" w14:textId="1E4FFF3D" w:rsidR="004B5104" w:rsidRDefault="004B5104" w:rsidP="0024457F">
      <w:pPr>
        <w:rPr>
          <w:rFonts w:ascii="Calibri" w:hAnsi="Calibri"/>
          <w:sz w:val="22"/>
          <w:szCs w:val="22"/>
          <w:shd w:val="clear" w:color="auto" w:fill="FFFFFF" w:themeFill="background1"/>
        </w:rPr>
      </w:pPr>
    </w:p>
    <w:p w14:paraId="7DFF82CD" w14:textId="77777777" w:rsidR="005A56A6" w:rsidRPr="004617FC" w:rsidRDefault="005A56A6"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4E49E2CA" w:rsidR="0024457F" w:rsidRDefault="0024457F" w:rsidP="0024457F">
      <w:pPr>
        <w:rPr>
          <w:rFonts w:ascii="Calibri" w:hAnsi="Calibri"/>
          <w:bCs/>
          <w:sz w:val="22"/>
          <w:szCs w:val="22"/>
        </w:rPr>
      </w:pPr>
    </w:p>
    <w:p w14:paraId="038E4404" w14:textId="03D3FEC3" w:rsidR="005A56A6" w:rsidRDefault="005A56A6" w:rsidP="0024457F">
      <w:pPr>
        <w:rPr>
          <w:rFonts w:ascii="Calibri" w:hAnsi="Calibri"/>
          <w:bCs/>
          <w:sz w:val="22"/>
          <w:szCs w:val="22"/>
        </w:rPr>
      </w:pPr>
    </w:p>
    <w:p w14:paraId="76E11FE1" w14:textId="77777777" w:rsidR="005A56A6" w:rsidRPr="004617FC" w:rsidRDefault="005A56A6" w:rsidP="0024457F">
      <w:pPr>
        <w:rPr>
          <w:rFonts w:ascii="Calibri" w:hAnsi="Calibri"/>
          <w:bCs/>
          <w:sz w:val="22"/>
          <w:szCs w:val="22"/>
        </w:rPr>
      </w:pPr>
    </w:p>
    <w:p w14:paraId="599D096D" w14:textId="787F85D1" w:rsidR="0022356A" w:rsidRDefault="0022356A" w:rsidP="0024457F">
      <w:pPr>
        <w:rPr>
          <w:rFonts w:ascii="Calibri" w:hAnsi="Calibri"/>
          <w:bCs/>
          <w:sz w:val="22"/>
          <w:szCs w:val="22"/>
        </w:rPr>
      </w:pPr>
    </w:p>
    <w:p w14:paraId="4F3DA05B" w14:textId="77777777" w:rsidR="0022356A" w:rsidRPr="004617FC" w:rsidRDefault="0022356A"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724DD2">
      <w:headerReference w:type="default" r:id="rId8"/>
      <w:footerReference w:type="default" r:id="rId9"/>
      <w:pgSz w:w="11906" w:h="16838"/>
      <w:pgMar w:top="1418" w:right="1134" w:bottom="1134" w:left="1134" w:header="141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3"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4"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61587814">
          <wp:simplePos x="0" y="0"/>
          <wp:positionH relativeFrom="margin">
            <wp:align>right</wp:align>
          </wp:positionH>
          <wp:positionV relativeFrom="paragraph">
            <wp:posOffset>-656834</wp:posOffset>
          </wp:positionV>
          <wp:extent cx="2281696" cy="612000"/>
          <wp:effectExtent l="0" t="0" r="4445"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B0BA486E"/>
    <w:lvl w:ilvl="0" w:tplc="002E678E">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305D"/>
    <w:rsid w:val="00031EBF"/>
    <w:rsid w:val="0003215D"/>
    <w:rsid w:val="0003476A"/>
    <w:rsid w:val="00035495"/>
    <w:rsid w:val="00047C2D"/>
    <w:rsid w:val="00054942"/>
    <w:rsid w:val="00074CC0"/>
    <w:rsid w:val="00076408"/>
    <w:rsid w:val="00091376"/>
    <w:rsid w:val="00096DC0"/>
    <w:rsid w:val="000A2A80"/>
    <w:rsid w:val="000B54D9"/>
    <w:rsid w:val="000D64BA"/>
    <w:rsid w:val="000E1A8F"/>
    <w:rsid w:val="000E1D2F"/>
    <w:rsid w:val="000F100C"/>
    <w:rsid w:val="00126C75"/>
    <w:rsid w:val="00135413"/>
    <w:rsid w:val="001508E3"/>
    <w:rsid w:val="00167D6F"/>
    <w:rsid w:val="00186540"/>
    <w:rsid w:val="001923EA"/>
    <w:rsid w:val="00193B38"/>
    <w:rsid w:val="001A0E03"/>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53009"/>
    <w:rsid w:val="002610E5"/>
    <w:rsid w:val="00280BF4"/>
    <w:rsid w:val="0029689E"/>
    <w:rsid w:val="00296D0F"/>
    <w:rsid w:val="002A13E7"/>
    <w:rsid w:val="002B0BFC"/>
    <w:rsid w:val="002B1D08"/>
    <w:rsid w:val="002B6872"/>
    <w:rsid w:val="002C7B5A"/>
    <w:rsid w:val="002E016F"/>
    <w:rsid w:val="00312BAF"/>
    <w:rsid w:val="00315171"/>
    <w:rsid w:val="00323DA3"/>
    <w:rsid w:val="00326A90"/>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3F6F3B"/>
    <w:rsid w:val="00401C9C"/>
    <w:rsid w:val="0040474A"/>
    <w:rsid w:val="0041467B"/>
    <w:rsid w:val="0041752E"/>
    <w:rsid w:val="00433124"/>
    <w:rsid w:val="00435229"/>
    <w:rsid w:val="00451BF0"/>
    <w:rsid w:val="00451D4D"/>
    <w:rsid w:val="00452385"/>
    <w:rsid w:val="004617FC"/>
    <w:rsid w:val="00467B34"/>
    <w:rsid w:val="00473560"/>
    <w:rsid w:val="00476FD3"/>
    <w:rsid w:val="004913A1"/>
    <w:rsid w:val="00494B00"/>
    <w:rsid w:val="00496559"/>
    <w:rsid w:val="00496A33"/>
    <w:rsid w:val="004A400A"/>
    <w:rsid w:val="004B175D"/>
    <w:rsid w:val="004B22CD"/>
    <w:rsid w:val="004B2BAF"/>
    <w:rsid w:val="004B5104"/>
    <w:rsid w:val="004D2D9D"/>
    <w:rsid w:val="004E30EC"/>
    <w:rsid w:val="004E4153"/>
    <w:rsid w:val="004E7858"/>
    <w:rsid w:val="004F3257"/>
    <w:rsid w:val="00526338"/>
    <w:rsid w:val="00527899"/>
    <w:rsid w:val="00533BE6"/>
    <w:rsid w:val="00543774"/>
    <w:rsid w:val="005674B9"/>
    <w:rsid w:val="0058153E"/>
    <w:rsid w:val="005920BC"/>
    <w:rsid w:val="005939C0"/>
    <w:rsid w:val="005A4EDB"/>
    <w:rsid w:val="005A56A6"/>
    <w:rsid w:val="005B26ED"/>
    <w:rsid w:val="005D02F6"/>
    <w:rsid w:val="005E0F36"/>
    <w:rsid w:val="005F38F7"/>
    <w:rsid w:val="00611F02"/>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2BA"/>
    <w:rsid w:val="006F788D"/>
    <w:rsid w:val="007247D4"/>
    <w:rsid w:val="00724DD2"/>
    <w:rsid w:val="007460F2"/>
    <w:rsid w:val="00762523"/>
    <w:rsid w:val="00766540"/>
    <w:rsid w:val="00784765"/>
    <w:rsid w:val="00787886"/>
    <w:rsid w:val="007B3091"/>
    <w:rsid w:val="007B41BD"/>
    <w:rsid w:val="007B4D89"/>
    <w:rsid w:val="007B7F5F"/>
    <w:rsid w:val="007D44FA"/>
    <w:rsid w:val="007F44DE"/>
    <w:rsid w:val="007F5689"/>
    <w:rsid w:val="007F5FB4"/>
    <w:rsid w:val="00802DD5"/>
    <w:rsid w:val="0080728A"/>
    <w:rsid w:val="00812CA0"/>
    <w:rsid w:val="00820D80"/>
    <w:rsid w:val="00822675"/>
    <w:rsid w:val="00822A40"/>
    <w:rsid w:val="00825F92"/>
    <w:rsid w:val="00826BA0"/>
    <w:rsid w:val="00827C96"/>
    <w:rsid w:val="00840BBA"/>
    <w:rsid w:val="0085246A"/>
    <w:rsid w:val="00854496"/>
    <w:rsid w:val="008551B1"/>
    <w:rsid w:val="00855A4C"/>
    <w:rsid w:val="008637B6"/>
    <w:rsid w:val="008675E1"/>
    <w:rsid w:val="00891F4B"/>
    <w:rsid w:val="008B2EB1"/>
    <w:rsid w:val="008B7448"/>
    <w:rsid w:val="008D30AB"/>
    <w:rsid w:val="008F43DF"/>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91E2E"/>
    <w:rsid w:val="009940AA"/>
    <w:rsid w:val="0099587F"/>
    <w:rsid w:val="00997989"/>
    <w:rsid w:val="009A78A5"/>
    <w:rsid w:val="009B4E1F"/>
    <w:rsid w:val="009B7599"/>
    <w:rsid w:val="009D46DF"/>
    <w:rsid w:val="009F34A6"/>
    <w:rsid w:val="009F4906"/>
    <w:rsid w:val="009F5531"/>
    <w:rsid w:val="00A04773"/>
    <w:rsid w:val="00A07B7B"/>
    <w:rsid w:val="00A31487"/>
    <w:rsid w:val="00A35057"/>
    <w:rsid w:val="00A47F59"/>
    <w:rsid w:val="00A47F7F"/>
    <w:rsid w:val="00A51CD8"/>
    <w:rsid w:val="00A53319"/>
    <w:rsid w:val="00A53956"/>
    <w:rsid w:val="00A559C8"/>
    <w:rsid w:val="00A6648D"/>
    <w:rsid w:val="00A67959"/>
    <w:rsid w:val="00A710B6"/>
    <w:rsid w:val="00A96A4F"/>
    <w:rsid w:val="00AA5D7B"/>
    <w:rsid w:val="00AA7707"/>
    <w:rsid w:val="00AC1CA0"/>
    <w:rsid w:val="00AD38CB"/>
    <w:rsid w:val="00AE4FC2"/>
    <w:rsid w:val="00B07760"/>
    <w:rsid w:val="00B27F6E"/>
    <w:rsid w:val="00B33D87"/>
    <w:rsid w:val="00B50C12"/>
    <w:rsid w:val="00B52085"/>
    <w:rsid w:val="00B52E0B"/>
    <w:rsid w:val="00B7377A"/>
    <w:rsid w:val="00B8223A"/>
    <w:rsid w:val="00BA12C2"/>
    <w:rsid w:val="00BA57EC"/>
    <w:rsid w:val="00BB3965"/>
    <w:rsid w:val="00BB6BA8"/>
    <w:rsid w:val="00BC054F"/>
    <w:rsid w:val="00BD15CD"/>
    <w:rsid w:val="00BE4A74"/>
    <w:rsid w:val="00BE64AC"/>
    <w:rsid w:val="00C161A7"/>
    <w:rsid w:val="00C21D94"/>
    <w:rsid w:val="00C33878"/>
    <w:rsid w:val="00C46220"/>
    <w:rsid w:val="00C466D1"/>
    <w:rsid w:val="00C5256A"/>
    <w:rsid w:val="00C546CB"/>
    <w:rsid w:val="00C64C60"/>
    <w:rsid w:val="00C77162"/>
    <w:rsid w:val="00C82102"/>
    <w:rsid w:val="00C822F1"/>
    <w:rsid w:val="00CA21CF"/>
    <w:rsid w:val="00CA27B1"/>
    <w:rsid w:val="00CA6E9E"/>
    <w:rsid w:val="00CC4A8C"/>
    <w:rsid w:val="00CD171D"/>
    <w:rsid w:val="00CE750D"/>
    <w:rsid w:val="00CE7A24"/>
    <w:rsid w:val="00CF2196"/>
    <w:rsid w:val="00CF64F6"/>
    <w:rsid w:val="00D07CAD"/>
    <w:rsid w:val="00D24282"/>
    <w:rsid w:val="00D325DC"/>
    <w:rsid w:val="00D332BF"/>
    <w:rsid w:val="00D34FFD"/>
    <w:rsid w:val="00D366B7"/>
    <w:rsid w:val="00D51DFE"/>
    <w:rsid w:val="00D53BCC"/>
    <w:rsid w:val="00D66BCF"/>
    <w:rsid w:val="00D67A3D"/>
    <w:rsid w:val="00D90FCB"/>
    <w:rsid w:val="00D91251"/>
    <w:rsid w:val="00D96513"/>
    <w:rsid w:val="00DD1CE0"/>
    <w:rsid w:val="00DD782B"/>
    <w:rsid w:val="00DE3207"/>
    <w:rsid w:val="00DE38CA"/>
    <w:rsid w:val="00E04AA8"/>
    <w:rsid w:val="00E16C66"/>
    <w:rsid w:val="00E174BC"/>
    <w:rsid w:val="00E37F4D"/>
    <w:rsid w:val="00E4278A"/>
    <w:rsid w:val="00E50C8E"/>
    <w:rsid w:val="00E512B0"/>
    <w:rsid w:val="00E51AB2"/>
    <w:rsid w:val="00E52F12"/>
    <w:rsid w:val="00E92325"/>
    <w:rsid w:val="00E92C89"/>
    <w:rsid w:val="00E94023"/>
    <w:rsid w:val="00EA3E10"/>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5374"/>
    <w:rsid w:val="00FD3C6A"/>
    <w:rsid w:val="00FD4231"/>
    <w:rsid w:val="00FE062E"/>
    <w:rsid w:val="00FE4265"/>
    <w:rsid w:val="00FF4792"/>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557</TotalTime>
  <Pages>8</Pages>
  <Words>3134</Words>
  <Characters>18493</Characters>
  <Application>Microsoft Office Word</Application>
  <DocSecurity>0</DocSecurity>
  <Lines>154</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42</cp:revision>
  <cp:lastPrinted>2018-05-18T08:11:00Z</cp:lastPrinted>
  <dcterms:created xsi:type="dcterms:W3CDTF">2020-12-12T19:09:00Z</dcterms:created>
  <dcterms:modified xsi:type="dcterms:W3CDTF">2022-07-28T08:20:00Z</dcterms:modified>
</cp:coreProperties>
</file>